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>Председатель Тендерной комисс</w:t>
            </w:r>
            <w:proofErr w:type="gramStart"/>
            <w:r>
              <w:t xml:space="preserve">ии </w:t>
            </w:r>
            <w:r w:rsidR="009A79DA">
              <w:br/>
            </w:r>
            <w:r>
              <w:t>ООО</w:t>
            </w:r>
            <w:proofErr w:type="gramEnd"/>
            <w:r>
              <w:t xml:space="preserve">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А.И.Клочихин</w:t>
            </w:r>
            <w:proofErr w:type="spellEnd"/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67735E">
        <w:rPr>
          <w:b/>
          <w:color w:val="000000"/>
        </w:rPr>
        <w:t xml:space="preserve"> </w:t>
      </w:r>
      <w:r w:rsidR="00017109">
        <w:rPr>
          <w:b/>
          <w:color w:val="000000"/>
        </w:rPr>
        <w:t>080-</w:t>
      </w:r>
      <w:r w:rsidR="0067735E">
        <w:rPr>
          <w:b/>
          <w:color w:val="000000"/>
        </w:rPr>
        <w:t>ДО-2016</w:t>
      </w:r>
      <w:r w:rsidRPr="00645232">
        <w:rPr>
          <w:b/>
          <w:color w:val="000000"/>
        </w:rPr>
        <w:t xml:space="preserve"> </w:t>
      </w:r>
      <w:r>
        <w:rPr>
          <w:b/>
          <w:color w:val="000000"/>
        </w:rPr>
        <w:t xml:space="preserve">   </w:t>
      </w:r>
      <w:r w:rsidRPr="00A7548F">
        <w:rPr>
          <w:color w:val="000000"/>
        </w:rPr>
        <w:t>от «</w:t>
      </w:r>
      <w:r>
        <w:rPr>
          <w:color w:val="000000"/>
        </w:rPr>
        <w:t xml:space="preserve">___ </w:t>
      </w:r>
      <w:r w:rsidRPr="00A7548F">
        <w:rPr>
          <w:color w:val="000000"/>
        </w:rPr>
        <w:t>»</w:t>
      </w:r>
      <w:r w:rsidRPr="00DE15B5">
        <w:t xml:space="preserve"> </w:t>
      </w:r>
      <w:r>
        <w:t>__________</w:t>
      </w:r>
      <w:r w:rsidRPr="00DE15B5">
        <w:t xml:space="preserve"> 201</w:t>
      </w:r>
      <w:r w:rsidR="00434C03">
        <w:t>6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4E06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7266">
        <w:rPr>
          <w:rFonts w:ascii="Times New Roman" w:eastAsia="Times New Roman" w:hAnsi="Times New Roman" w:cs="Times New Roman"/>
          <w:b/>
          <w:sz w:val="24"/>
          <w:szCs w:val="24"/>
        </w:rPr>
        <w:t>проектирование и выполнение работ по устройству спортивного городка на территор</w:t>
      </w:r>
      <w:proofErr w:type="gramStart"/>
      <w:r w:rsidR="00EE7266">
        <w:rPr>
          <w:rFonts w:ascii="Times New Roman" w:eastAsia="Times New Roman" w:hAnsi="Times New Roman" w:cs="Times New Roman"/>
          <w:b/>
          <w:sz w:val="24"/>
          <w:szCs w:val="24"/>
        </w:rPr>
        <w:t>ии</w:t>
      </w:r>
      <w:r w:rsidR="0019628C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</w:t>
      </w:r>
      <w:proofErr w:type="gramEnd"/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СП ЯНОС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» в соответствии с 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техническим заданием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(указать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требуемый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«24»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080-ДО-2016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Конверт доставляется представителем Претендента,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экспресс-почтой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скан-образов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(файл в формате .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) на электронный адрес </w:t>
      </w:r>
      <w:hyperlink r:id="rId9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Алексей Алексеевич</w:t>
      </w:r>
    </w:p>
    <w:p w:rsidR="00A71FC0" w:rsidRPr="00434C03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434C03"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915-990-40-75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434C03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Alexe1101@bk.ru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10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1710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F566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не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несет какой бы то ни было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7735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проектирование и выполнение работ по устройству спортивного городка на территории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обязуемся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051D2B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-201295</wp:posOffset>
                </wp:positionV>
                <wp:extent cx="1257300" cy="914400"/>
                <wp:effectExtent l="63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35pt;margin-top:-15.85pt;width:99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    <v:textbox>
                  <w:txbxContent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</w:t>
      </w:r>
      <w:proofErr w:type="gramStart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E902B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 направляет настоящую оферту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-ЯНОС» с целью заключения договора на </w:t>
      </w:r>
      <w:r w:rsidR="0067735E" w:rsidRPr="0067735E">
        <w:rPr>
          <w:rFonts w:ascii="Times New Roman" w:eastAsia="Times New Roman" w:hAnsi="Times New Roman" w:cs="Times New Roman"/>
          <w:sz w:val="24"/>
          <w:szCs w:val="24"/>
        </w:rPr>
        <w:t>проектирование и выполнение работ по устройству спортивного городка на территор</w:t>
      </w:r>
      <w:proofErr w:type="gramStart"/>
      <w:r w:rsidR="0067735E" w:rsidRPr="0067735E">
        <w:rPr>
          <w:rFonts w:ascii="Times New Roman" w:eastAsia="Times New Roman" w:hAnsi="Times New Roman" w:cs="Times New Roman"/>
          <w:sz w:val="24"/>
          <w:szCs w:val="24"/>
        </w:rPr>
        <w:t xml:space="preserve">ии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67735E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7735E">
        <w:rPr>
          <w:rFonts w:ascii="Times New Roman" w:eastAsia="Times New Roman" w:hAnsi="Times New Roman" w:cs="Times New Roman"/>
          <w:sz w:val="24"/>
          <w:szCs w:val="24"/>
        </w:rPr>
        <w:t>роектирование и выполнение работ по устройству спортивного городка на территор</w:t>
      </w:r>
      <w:proofErr w:type="gramStart"/>
      <w:r w:rsidRPr="0067735E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051D2B" w:rsidRPr="002C7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EE7266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E726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E7266" w:rsidRPr="0067735E">
        <w:rPr>
          <w:rFonts w:ascii="Times New Roman" w:eastAsia="Times New Roman" w:hAnsi="Times New Roman" w:cs="Times New Roman"/>
          <w:sz w:val="24"/>
          <w:szCs w:val="24"/>
        </w:rPr>
        <w:t>роектирование и выполнение работ по устройству спортивного городка на территории</w:t>
      </w:r>
    </w:p>
    <w:p w:rsidR="00A71FC0" w:rsidRPr="00A71FC0" w:rsidRDefault="0019628C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7735E">
        <w:rPr>
          <w:rFonts w:ascii="Times New Roman" w:eastAsia="Times New Roman" w:hAnsi="Times New Roman" w:cs="Times New Roman"/>
          <w:sz w:val="24"/>
          <w:szCs w:val="24"/>
        </w:rPr>
        <w:t xml:space="preserve"> 4 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19628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735E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6642B3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1A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«Санаторий-профилакторий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ЯРОСЛАВНЕФТЕОРГСИНТЕЗ»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150522 </w:t>
      </w:r>
      <w:proofErr w:type="gramStart"/>
      <w:r w:rsidRPr="00987C3C">
        <w:rPr>
          <w:rFonts w:ascii="Times New Roman" w:eastAsia="Calibri" w:hAnsi="Times New Roman" w:cs="Times New Roman"/>
          <w:sz w:val="24"/>
          <w:szCs w:val="24"/>
        </w:rPr>
        <w:t>Ярославская</w:t>
      </w:r>
      <w:proofErr w:type="gramEnd"/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 обл.,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Ярославский р-н, п. пансионата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«Ярославль», санаторий-профилакторий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Выдаваемая техническая документация: дефектная ведомость,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отказа или уклонения Победителя отбора от подписания договора подряда Победитель будет обязан,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безусловно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67735E" w:rsidRPr="00EE7266">
        <w:rPr>
          <w:rFonts w:ascii="Times New Roman" w:eastAsia="Times New Roman" w:hAnsi="Times New Roman" w:cs="Times New Roman"/>
        </w:rPr>
        <w:t>проектирование и выполнение работ по устройству спортивного городка на территор</w:t>
      </w:r>
      <w:proofErr w:type="gramStart"/>
      <w:r w:rsidR="0067735E" w:rsidRPr="00EE7266">
        <w:rPr>
          <w:rFonts w:ascii="Times New Roman" w:eastAsia="Times New Roman" w:hAnsi="Times New Roman" w:cs="Times New Roman"/>
        </w:rPr>
        <w:t>ии</w:t>
      </w:r>
      <w:r w:rsidR="008371C8" w:rsidRPr="00EE7266">
        <w:rPr>
          <w:rFonts w:ascii="Times New Roman" w:hAnsi="Times New Roman" w:cs="Times New Roman"/>
        </w:rPr>
        <w:t xml:space="preserve"> </w:t>
      </w:r>
      <w:r w:rsidRPr="00EE7266">
        <w:rPr>
          <w:rFonts w:ascii="Times New Roman" w:eastAsia="Times New Roman" w:hAnsi="Times New Roman" w:cs="Times New Roman"/>
        </w:rPr>
        <w:t>ООО</w:t>
      </w:r>
      <w:proofErr w:type="gramEnd"/>
      <w:r w:rsidRPr="00EE7266">
        <w:rPr>
          <w:rFonts w:ascii="Times New Roman" w:eastAsia="Times New Roman" w:hAnsi="Times New Roman" w:cs="Times New Roman"/>
        </w:rPr>
        <w:t xml:space="preserve"> «СП ЯНОС»,</w:t>
      </w:r>
      <w:r w:rsidRPr="002C756D">
        <w:rPr>
          <w:rFonts w:ascii="Times New Roman" w:eastAsia="Times New Roman" w:hAnsi="Times New Roman" w:cs="Times New Roman"/>
          <w:b/>
        </w:rPr>
        <w:t xml:space="preserve"> </w:t>
      </w:r>
      <w:r w:rsidRPr="002C756D">
        <w:rPr>
          <w:rFonts w:ascii="Times New Roman" w:eastAsia="Times New Roman" w:hAnsi="Times New Roman" w:cs="Times New Roman"/>
        </w:rPr>
        <w:t>на основании Технического задания заказчика, указанного в приложении № 1.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67735E">
        <w:rPr>
          <w:rFonts w:ascii="Times New Roman" w:eastAsia="Times New Roman" w:hAnsi="Times New Roman" w:cs="Times New Roman"/>
        </w:rPr>
        <w:t>4 апреля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8371C8">
        <w:rPr>
          <w:rFonts w:ascii="Times New Roman" w:eastAsia="Times New Roman" w:hAnsi="Times New Roman" w:cs="Times New Roman"/>
        </w:rPr>
        <w:t>15</w:t>
      </w:r>
      <w:r w:rsidRPr="002C756D">
        <w:rPr>
          <w:rFonts w:ascii="Times New Roman" w:eastAsia="Times New Roman" w:hAnsi="Times New Roman" w:cs="Times New Roman"/>
        </w:rPr>
        <w:t xml:space="preserve"> </w:t>
      </w:r>
      <w:r w:rsidR="0067735E">
        <w:rPr>
          <w:rFonts w:ascii="Times New Roman" w:eastAsia="Times New Roman" w:hAnsi="Times New Roman" w:cs="Times New Roman"/>
        </w:rPr>
        <w:t>июля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по реконструкции КТП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Pr="005F247D">
        <w:rPr>
          <w:rFonts w:ascii="Times New Roman" w:eastAsia="Times New Roman" w:hAnsi="Times New Roman" w:cs="Times New Roman"/>
          <w:iCs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051D2B">
        <w:rPr>
          <w:rFonts w:ascii="Times New Roman" w:eastAsia="Times New Roman" w:hAnsi="Times New Roman" w:cs="Times New Roman"/>
        </w:rPr>
        <w:t>6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2.1. Стоимость работ,</w:t>
      </w:r>
      <w:r w:rsidRPr="005F247D">
        <w:rPr>
          <w:rFonts w:ascii="Times New Roman" w:eastAsia="Times New Roman" w:hAnsi="Times New Roman" w:cs="Times New Roman"/>
          <w:b/>
        </w:rPr>
        <w:t xml:space="preserve"> </w:t>
      </w:r>
      <w:r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Pr="005F247D">
        <w:rPr>
          <w:rFonts w:ascii="Times New Roman" w:eastAsia="Times New Roman" w:hAnsi="Times New Roman" w:cs="Times New Roman"/>
          <w:bCs/>
        </w:rPr>
        <w:t xml:space="preserve">, </w:t>
      </w:r>
      <w:r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</w:rPr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5F247D">
        <w:rPr>
          <w:rFonts w:ascii="Times New Roman" w:eastAsia="Times New Roman" w:hAnsi="Times New Roman" w:cs="Times New Roman"/>
        </w:rPr>
        <w:t>взрывозащите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</w:t>
      </w:r>
      <w:r w:rsidRPr="005F247D">
        <w:rPr>
          <w:rFonts w:ascii="Times New Roman" w:eastAsia="Times New Roman" w:hAnsi="Times New Roman" w:cs="Times New Roman"/>
        </w:rPr>
        <w:lastRenderedPageBreak/>
        <w:t>соответствия требованиям технического регламента о безопасности машин и оборудования и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 xml:space="preserve">Положение  о пропускном и </w:t>
      </w:r>
      <w:proofErr w:type="spellStart"/>
      <w:r w:rsidRPr="005F247D">
        <w:rPr>
          <w:rFonts w:ascii="Times New Roman" w:eastAsia="Times New Roman" w:hAnsi="Times New Roman" w:cs="Times New Roman"/>
        </w:rPr>
        <w:t>внутриобъектовом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247D">
        <w:rPr>
          <w:rFonts w:ascii="Times New Roman" w:eastAsia="Times New Roman" w:hAnsi="Times New Roman" w:cs="Times New Roman"/>
        </w:rPr>
        <w:t>режимах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4.7. Названные в </w:t>
      </w:r>
      <w:proofErr w:type="spellStart"/>
      <w:r w:rsidRPr="005F247D">
        <w:rPr>
          <w:rFonts w:ascii="Times New Roman" w:eastAsia="Times New Roman" w:hAnsi="Times New Roman" w:cs="Times New Roman"/>
          <w:color w:val="000000"/>
        </w:rPr>
        <w:t>п.п</w:t>
      </w:r>
      <w:proofErr w:type="spellEnd"/>
      <w:r w:rsidRPr="005F247D">
        <w:rPr>
          <w:rFonts w:ascii="Times New Roman" w:eastAsia="Times New Roman" w:hAnsi="Times New Roman" w:cs="Times New Roman"/>
          <w:color w:val="000000"/>
        </w:rPr>
        <w:t>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4.11. В случае привлечения Подрядчиком (субподрядчиками) для выполнения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работ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4.15. Заказчик вправе в любое время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4.19. </w:t>
      </w:r>
      <w:proofErr w:type="gramStart"/>
      <w:r w:rsidRPr="005F247D">
        <w:rPr>
          <w:rFonts w:ascii="Times New Roman" w:eastAsia="Times New Roman" w:hAnsi="Times New Roman" w:cs="Times New Roman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>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4.22. </w:t>
      </w:r>
      <w:proofErr w:type="gramStart"/>
      <w:r w:rsidRPr="005F247D">
        <w:rPr>
          <w:rFonts w:ascii="Times New Roman" w:eastAsia="Times New Roman" w:hAnsi="Times New Roman" w:cs="Times New Roman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5F247D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5F247D">
        <w:rPr>
          <w:rFonts w:ascii="Times New Roman" w:eastAsia="Times New Roman" w:hAnsi="Times New Roman" w:cs="Times New Roman"/>
          <w:lang w:eastAsia="ar-SA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5F247D">
        <w:rPr>
          <w:rFonts w:ascii="Times New Roman" w:eastAsia="Times New Roman" w:hAnsi="Times New Roman" w:cs="Times New Roman"/>
          <w:lang w:eastAsia="ar-SA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действующими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</w:t>
      </w:r>
      <w:proofErr w:type="gramStart"/>
      <w:r w:rsidRPr="005F247D">
        <w:rPr>
          <w:rFonts w:ascii="Times New Roman" w:eastAsia="Times New Roman" w:hAnsi="Times New Roman" w:cs="Times New Roman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proofErr w:type="gramStart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</w:t>
      </w:r>
      <w:proofErr w:type="gramEnd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12.6.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12.7.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 xml:space="preserve">0 дней оплачивает Подрядчику фактически выполненные работы. </w:t>
      </w:r>
      <w:proofErr w:type="gramStart"/>
      <w:r w:rsidRPr="005F247D">
        <w:rPr>
          <w:rFonts w:ascii="Times New Roman" w:eastAsia="Times New Roman" w:hAnsi="Times New Roman" w:cs="Times New Roman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12.9.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был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 xml:space="preserve">Подрядчик уплачивает предусмотренные настоящим разделом неустойки не позднее 5 рабочих дней </w:t>
      </w:r>
      <w:proofErr w:type="gramStart"/>
      <w:r w:rsidRPr="005F247D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051D2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225425</wp:posOffset>
                </wp:positionV>
                <wp:extent cx="6435090" cy="1959610"/>
                <wp:effectExtent l="1905" t="5080" r="1905" b="6985"/>
                <wp:wrapSquare wrapText="larges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19596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29"/>
                              <w:gridCol w:w="4394"/>
                            </w:tblGrid>
                            <w:tr w:rsidR="003410AE" w:rsidRPr="00F84D66" w:rsidTr="000A6375">
                              <w:trPr>
                                <w:trHeight w:val="360"/>
                              </w:trPr>
                              <w:tc>
                                <w:tcPr>
                                  <w:tcW w:w="5529" w:type="dxa"/>
                                </w:tcPr>
                                <w:p w:rsidR="003410AE" w:rsidRPr="003B0191" w:rsidRDefault="003410AE" w:rsidP="002D7062">
                                  <w:pPr>
                                    <w:spacing w:after="0" w:line="240" w:lineRule="auto"/>
                                    <w:ind w:left="-720" w:firstLine="720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ООО "СП "ЯНОС"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150522,  Ярославская обл., Ярославский р-он,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п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/о Красные Ткачи, санаторий-профилакторий 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«ЯНОС»</w:t>
                                  </w: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,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дом 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Р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40702810402001099190</w:t>
                                  </w:r>
                                </w:p>
                                <w:p w:rsidR="003410AE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Филиал АКБ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«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Еврофинанс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Моснарбанк</w:t>
                                  </w:r>
                                  <w:proofErr w:type="spell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Ярославль </w:t>
                                  </w:r>
                                </w:p>
                                <w:p w:rsidR="003410AE" w:rsidRPr="003B0191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г. Ярославль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ИНН 7627025663 КПП 762701001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К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30101810300000000731</w:t>
                                  </w:r>
                                </w:p>
                                <w:p w:rsidR="003410AE" w:rsidRPr="003B0191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БИК 047888731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ОКПО 49409137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ОГРН 1037602610100</w:t>
                                  </w:r>
                                </w:p>
                                <w:p w:rsidR="003410AE" w:rsidRPr="00423FAA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Тел/факс: (4852)31-02-15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3410AE" w:rsidRPr="00F84D66" w:rsidRDefault="003410AE" w:rsidP="005F247D">
                                  <w:pPr>
                                    <w:snapToGrid w:val="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10AE" w:rsidRPr="00F84D66" w:rsidRDefault="003410AE" w:rsidP="000A6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4.9pt;margin-top:17.75pt;width:506.7pt;height:15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29"/>
                        <w:gridCol w:w="4394"/>
                      </w:tblGrid>
                      <w:tr w:rsidR="003410AE" w:rsidRPr="00F84D66" w:rsidTr="000A6375">
                        <w:trPr>
                          <w:trHeight w:val="360"/>
                        </w:trPr>
                        <w:tc>
                          <w:tcPr>
                            <w:tcW w:w="5529" w:type="dxa"/>
                          </w:tcPr>
                          <w:p w:rsidR="003410AE" w:rsidRPr="003B0191" w:rsidRDefault="003410AE" w:rsidP="002D7062">
                            <w:pPr>
                              <w:spacing w:after="0" w:line="240" w:lineRule="auto"/>
                              <w:ind w:left="-720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ООО "СП "ЯНОС"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150522,  Ярославская обл., Ярославский р-он,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/о Красные Ткачи, санаторий-профилакторий 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«ЯНОС»</w:t>
                            </w: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 ,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дом 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40702810402001099190</w:t>
                            </w:r>
                          </w:p>
                          <w:p w:rsidR="003410AE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Филиал АКБ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«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Еврофинанс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Моснарбанк</w:t>
                            </w:r>
                            <w:proofErr w:type="spell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, Ярославль </w:t>
                            </w:r>
                          </w:p>
                          <w:p w:rsidR="003410AE" w:rsidRPr="003B0191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г. Ярославль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ИНН 7627025663 КПП 762701001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30101810300000000731</w:t>
                            </w:r>
                          </w:p>
                          <w:p w:rsidR="003410AE" w:rsidRPr="003B0191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БИК 047888731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ОКПО 49409137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ОГРН 1037602610100</w:t>
                            </w:r>
                          </w:p>
                          <w:p w:rsidR="003410AE" w:rsidRPr="00423FAA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sz w:val="23"/>
                                <w:szCs w:val="23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Тел/факс: (4852)31-02-15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3410AE" w:rsidRPr="00F84D66" w:rsidRDefault="003410AE" w:rsidP="005F247D">
                            <w:pPr>
                              <w:snapToGrid w:val="0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</w:tbl>
                    <w:p w:rsidR="003410AE" w:rsidRPr="00F84D66" w:rsidRDefault="003410AE" w:rsidP="000A6375"/>
                  </w:txbxContent>
                </v:textbox>
                <w10:wrap type="square" side="largest" anchorx="page"/>
              </v:shape>
            </w:pict>
          </mc:Fallback>
        </mc:AlternateConten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1559"/>
        <w:gridCol w:w="1276"/>
        <w:gridCol w:w="850"/>
        <w:gridCol w:w="992"/>
        <w:gridCol w:w="851"/>
        <w:gridCol w:w="992"/>
      </w:tblGrid>
      <w:tr w:rsidR="005F247D" w:rsidRPr="00FA1B8F" w:rsidTr="00FA1B8F">
        <w:trPr>
          <w:trHeight w:val="1538"/>
        </w:trPr>
        <w:tc>
          <w:tcPr>
            <w:tcW w:w="567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5F247D" w:rsidRPr="007750C5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F1EFC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7750C5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47D" w:rsidRPr="00FF1EFC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1124FD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1124FD" w:rsidRDefault="005F247D" w:rsidP="00040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F1EF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  <w:bookmarkStart w:id="1" w:name="_GoBack"/>
      <w:bookmarkEnd w:id="1"/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«Список рассылки»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8"/>
      </w:tblGrid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</w:tc>
      </w:tr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3B0191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A71FC0"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ачальник Отдела корпоративных отношений и УИ ОАО «</w:t>
            </w:r>
            <w:proofErr w:type="spellStart"/>
            <w:r w:rsidR="00A71FC0"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="00A71FC0"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-ЯНОС»</w:t>
            </w:r>
          </w:p>
        </w:tc>
      </w:tr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И.П. </w:t>
            </w:r>
            <w:proofErr w:type="spellStart"/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Будалова</w:t>
            </w:r>
            <w:proofErr w:type="spellEnd"/>
          </w:p>
        </w:tc>
      </w:tr>
      <w:tr w:rsidR="00A71FC0" w:rsidRPr="00A71FC0" w:rsidTr="003B0191">
        <w:trPr>
          <w:tblCellSpacing w:w="15" w:type="dxa"/>
        </w:trPr>
        <w:tc>
          <w:tcPr>
            <w:tcW w:w="4238" w:type="dxa"/>
            <w:vAlign w:val="center"/>
            <w:hideMark/>
          </w:tcPr>
          <w:p w:rsidR="00A71FC0" w:rsidRPr="00A71FC0" w:rsidRDefault="00A71FC0" w:rsidP="0050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 201</w:t>
            </w:r>
            <w:r w:rsidR="000127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page" w:tblpX="6623" w:tblpY="-204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3"/>
      </w:tblGrid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3B0191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3B0191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Тендерной комиссии</w:t>
            </w:r>
          </w:p>
        </w:tc>
      </w:tr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C27EEA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А.И. Клочихин</w:t>
            </w:r>
          </w:p>
        </w:tc>
      </w:tr>
      <w:tr w:rsidR="003B0191" w:rsidRPr="00A71FC0" w:rsidTr="003B01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191" w:rsidRPr="00A71FC0" w:rsidRDefault="003B0191" w:rsidP="003B0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______________ 201</w:t>
            </w:r>
            <w:r w:rsidR="000127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Контрагенты, имеющие статус «Аккредитованы»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829"/>
        <w:gridCol w:w="2763"/>
        <w:gridCol w:w="3320"/>
        <w:gridCol w:w="2694"/>
      </w:tblGrid>
      <w:tr w:rsidR="003B0191" w:rsidRPr="00A71FC0" w:rsidTr="00017109">
        <w:tc>
          <w:tcPr>
            <w:tcW w:w="829" w:type="dxa"/>
            <w:hideMark/>
          </w:tcPr>
          <w:p w:rsidR="003B0191" w:rsidRPr="00A71FC0" w:rsidRDefault="003B0191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63" w:type="dxa"/>
            <w:hideMark/>
          </w:tcPr>
          <w:p w:rsidR="003B0191" w:rsidRPr="00A71FC0" w:rsidRDefault="003B0191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20" w:type="dxa"/>
            <w:hideMark/>
          </w:tcPr>
          <w:p w:rsidR="003B0191" w:rsidRPr="00A71FC0" w:rsidRDefault="003B0191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2694" w:type="dxa"/>
            <w:hideMark/>
          </w:tcPr>
          <w:p w:rsidR="003B0191" w:rsidRPr="00A71FC0" w:rsidRDefault="003B0191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Местонахождение </w:t>
            </w:r>
          </w:p>
          <w:p w:rsidR="003B0191" w:rsidRPr="00A71FC0" w:rsidRDefault="003B0191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(город)</w:t>
            </w:r>
          </w:p>
        </w:tc>
      </w:tr>
      <w:tr w:rsidR="00FF1AEA" w:rsidRPr="00A71FC0" w:rsidTr="00017109">
        <w:tc>
          <w:tcPr>
            <w:tcW w:w="829" w:type="dxa"/>
            <w:hideMark/>
          </w:tcPr>
          <w:p w:rsidR="00FF1AEA" w:rsidRPr="00A71FC0" w:rsidRDefault="00FF1AEA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3" w:type="dxa"/>
            <w:hideMark/>
          </w:tcPr>
          <w:p w:rsidR="00FF1AEA" w:rsidRPr="00FF1EFC" w:rsidRDefault="0067735E" w:rsidP="000E4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EF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Флора Дизайн</w:t>
            </w:r>
            <w:r w:rsidRPr="00FF1E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320" w:type="dxa"/>
          </w:tcPr>
          <w:p w:rsidR="00FF1AEA" w:rsidRPr="004B73AD" w:rsidRDefault="0067735E" w:rsidP="0068561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773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floora@yandex.ru</w:t>
            </w:r>
          </w:p>
        </w:tc>
        <w:tc>
          <w:tcPr>
            <w:tcW w:w="2694" w:type="dxa"/>
            <w:hideMark/>
          </w:tcPr>
          <w:p w:rsidR="00FF1AEA" w:rsidRPr="00A71FC0" w:rsidRDefault="00FF1AEA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017109" w:rsidRPr="00A71FC0" w:rsidTr="00017109">
        <w:tc>
          <w:tcPr>
            <w:tcW w:w="829" w:type="dxa"/>
          </w:tcPr>
          <w:p w:rsidR="00017109" w:rsidRPr="00A71FC0" w:rsidRDefault="00017109" w:rsidP="00381D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63" w:type="dxa"/>
            <w:vAlign w:val="center"/>
          </w:tcPr>
          <w:p w:rsidR="00017109" w:rsidRDefault="00017109" w:rsidP="00D7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Ландшафтная компания </w:t>
            </w:r>
          </w:p>
          <w:p w:rsidR="00017109" w:rsidRPr="00FF1EFC" w:rsidRDefault="00017109" w:rsidP="00D73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«4 сезон»</w:t>
            </w:r>
          </w:p>
        </w:tc>
        <w:tc>
          <w:tcPr>
            <w:tcW w:w="3320" w:type="dxa"/>
            <w:vAlign w:val="center"/>
          </w:tcPr>
          <w:p w:rsidR="00017109" w:rsidRDefault="00017109" w:rsidP="00017109">
            <w:pPr>
              <w:jc w:val="center"/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</w:pPr>
            <w:r w:rsidRPr="001124FD"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+79201006085</w:t>
            </w:r>
            <w:r>
              <w:rPr>
                <w:rStyle w:val="ab"/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/</w:t>
            </w:r>
          </w:p>
          <w:p w:rsidR="00017109" w:rsidRPr="001124FD" w:rsidRDefault="00017109" w:rsidP="00017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B2669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info@4sezona76.ru</w:t>
              </w:r>
            </w:hyperlink>
          </w:p>
        </w:tc>
        <w:tc>
          <w:tcPr>
            <w:tcW w:w="2694" w:type="dxa"/>
            <w:vAlign w:val="center"/>
          </w:tcPr>
          <w:p w:rsidR="00017109" w:rsidRPr="001124FD" w:rsidRDefault="00017109" w:rsidP="00017109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24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г. Ярославль, </w:t>
            </w:r>
          </w:p>
          <w:p w:rsidR="00017109" w:rsidRPr="001124FD" w:rsidRDefault="00017109" w:rsidP="00017109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24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ул. Чехова, 2 </w:t>
            </w:r>
          </w:p>
          <w:p w:rsidR="00017109" w:rsidRPr="001124FD" w:rsidRDefault="00017109" w:rsidP="0001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4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офис. 3.7.2</w:t>
            </w:r>
          </w:p>
        </w:tc>
      </w:tr>
    </w:tbl>
    <w:p w:rsidR="00FF1AEA" w:rsidRDefault="00FF1AEA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1AEA" w:rsidRDefault="00FF1AEA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1B5A" w:rsidRPr="0038163B" w:rsidRDefault="00A71FC0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Исполнитель ___________________</w:t>
      </w:r>
    </w:p>
    <w:sectPr w:rsidR="00FC1B5A" w:rsidRPr="0038163B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D6" w:rsidRDefault="00F138D6" w:rsidP="00E07BEE">
      <w:pPr>
        <w:spacing w:after="0" w:line="240" w:lineRule="auto"/>
      </w:pPr>
      <w:r>
        <w:separator/>
      </w:r>
    </w:p>
  </w:endnote>
  <w:endnote w:type="continuationSeparator" w:id="0">
    <w:p w:rsidR="00F138D6" w:rsidRDefault="00F138D6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D6" w:rsidRDefault="00F138D6" w:rsidP="00E07BEE">
      <w:pPr>
        <w:spacing w:after="0" w:line="240" w:lineRule="auto"/>
      </w:pPr>
      <w:r>
        <w:separator/>
      </w:r>
    </w:p>
  </w:footnote>
  <w:footnote w:type="continuationSeparator" w:id="0">
    <w:p w:rsidR="00F138D6" w:rsidRDefault="00F138D6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C0"/>
    <w:rsid w:val="0001273D"/>
    <w:rsid w:val="00013CCF"/>
    <w:rsid w:val="00017109"/>
    <w:rsid w:val="0004068C"/>
    <w:rsid w:val="00051D2B"/>
    <w:rsid w:val="000745D3"/>
    <w:rsid w:val="00075761"/>
    <w:rsid w:val="000824C9"/>
    <w:rsid w:val="000A6375"/>
    <w:rsid w:val="000B62C2"/>
    <w:rsid w:val="000B649D"/>
    <w:rsid w:val="000C04AC"/>
    <w:rsid w:val="000E2E10"/>
    <w:rsid w:val="000F3A52"/>
    <w:rsid w:val="000F677A"/>
    <w:rsid w:val="00110923"/>
    <w:rsid w:val="001124FD"/>
    <w:rsid w:val="00113AC8"/>
    <w:rsid w:val="00114B77"/>
    <w:rsid w:val="001716B0"/>
    <w:rsid w:val="0019628C"/>
    <w:rsid w:val="001B232E"/>
    <w:rsid w:val="001C0365"/>
    <w:rsid w:val="001D20E4"/>
    <w:rsid w:val="00215262"/>
    <w:rsid w:val="002C756D"/>
    <w:rsid w:val="002D1691"/>
    <w:rsid w:val="002D7062"/>
    <w:rsid w:val="00302E22"/>
    <w:rsid w:val="00305406"/>
    <w:rsid w:val="003410AE"/>
    <w:rsid w:val="0038163B"/>
    <w:rsid w:val="00381D63"/>
    <w:rsid w:val="00390930"/>
    <w:rsid w:val="003B0191"/>
    <w:rsid w:val="003F3308"/>
    <w:rsid w:val="00434C03"/>
    <w:rsid w:val="00495266"/>
    <w:rsid w:val="004B73AD"/>
    <w:rsid w:val="004E061E"/>
    <w:rsid w:val="004F4D48"/>
    <w:rsid w:val="0050744B"/>
    <w:rsid w:val="00526276"/>
    <w:rsid w:val="005A799C"/>
    <w:rsid w:val="005B37D2"/>
    <w:rsid w:val="005F247D"/>
    <w:rsid w:val="006074F9"/>
    <w:rsid w:val="006642B3"/>
    <w:rsid w:val="006668A2"/>
    <w:rsid w:val="0067735E"/>
    <w:rsid w:val="0068561B"/>
    <w:rsid w:val="007750C5"/>
    <w:rsid w:val="007E18C4"/>
    <w:rsid w:val="007E220D"/>
    <w:rsid w:val="007E6F1B"/>
    <w:rsid w:val="00820D15"/>
    <w:rsid w:val="00831191"/>
    <w:rsid w:val="008371C8"/>
    <w:rsid w:val="00863F5C"/>
    <w:rsid w:val="00891C9A"/>
    <w:rsid w:val="00893D7A"/>
    <w:rsid w:val="008A5DA3"/>
    <w:rsid w:val="00932E88"/>
    <w:rsid w:val="009612EF"/>
    <w:rsid w:val="00987C3C"/>
    <w:rsid w:val="009A79DA"/>
    <w:rsid w:val="00A00F03"/>
    <w:rsid w:val="00A47054"/>
    <w:rsid w:val="00A71FC0"/>
    <w:rsid w:val="00AF44D6"/>
    <w:rsid w:val="00B208BA"/>
    <w:rsid w:val="00B26693"/>
    <w:rsid w:val="00B443B3"/>
    <w:rsid w:val="00BB2F94"/>
    <w:rsid w:val="00BF1056"/>
    <w:rsid w:val="00C208AC"/>
    <w:rsid w:val="00C27EEA"/>
    <w:rsid w:val="00C355FE"/>
    <w:rsid w:val="00C44BBE"/>
    <w:rsid w:val="00C471A7"/>
    <w:rsid w:val="00C81BA8"/>
    <w:rsid w:val="00D4784E"/>
    <w:rsid w:val="00DB4F0A"/>
    <w:rsid w:val="00DC27A2"/>
    <w:rsid w:val="00DC7B66"/>
    <w:rsid w:val="00DD1C0A"/>
    <w:rsid w:val="00E07BEE"/>
    <w:rsid w:val="00E769D9"/>
    <w:rsid w:val="00E902BE"/>
    <w:rsid w:val="00EE7266"/>
    <w:rsid w:val="00F138D6"/>
    <w:rsid w:val="00F56662"/>
    <w:rsid w:val="00F6484C"/>
    <w:rsid w:val="00F8731B"/>
    <w:rsid w:val="00FA1B8F"/>
    <w:rsid w:val="00FC1B5A"/>
    <w:rsid w:val="00FF1AEA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4sezona76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irillov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r.xml?sk=4d8fb40dd0cf8e2fc0951a0c4f673f5a&amp;url=mailto%3Atender%40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3FCC9-45D9-460D-A633-A97325C8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7675</Words>
  <Characters>43751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6</cp:revision>
  <cp:lastPrinted>2016-03-10T12:30:00Z</cp:lastPrinted>
  <dcterms:created xsi:type="dcterms:W3CDTF">2016-03-10T09:24:00Z</dcterms:created>
  <dcterms:modified xsi:type="dcterms:W3CDTF">2016-03-15T07:26:00Z</dcterms:modified>
</cp:coreProperties>
</file>